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46A0B" w:rsidRDefault="00B46A0B">
      <w:pPr>
        <w:jc w:val="center"/>
        <w:rPr>
          <w:rFonts w:ascii="仿宋_GB2312" w:eastAsia="仿宋_GB2312" w:hint="eastAsia"/>
          <w:b/>
          <w:bCs/>
          <w:sz w:val="44"/>
          <w:szCs w:val="44"/>
          <w:lang w:val="en-GB"/>
        </w:rPr>
      </w:pPr>
    </w:p>
    <w:p w:rsidR="00B46A0B" w:rsidRDefault="00B46A0B">
      <w:pPr>
        <w:jc w:val="center"/>
        <w:rPr>
          <w:rFonts w:ascii="宋体" w:hAnsi="宋体" w:hint="eastAsia"/>
          <w:b/>
          <w:bCs/>
          <w:sz w:val="44"/>
          <w:szCs w:val="44"/>
          <w:lang w:val="en-GB"/>
        </w:rPr>
      </w:pPr>
      <w:r>
        <w:rPr>
          <w:rFonts w:ascii="宋体" w:hAnsi="宋体" w:hint="eastAsia"/>
          <w:b/>
          <w:bCs/>
          <w:sz w:val="44"/>
          <w:szCs w:val="44"/>
          <w:lang w:val="en-GB"/>
        </w:rPr>
        <w:t>拟成立</w:t>
      </w:r>
      <w:r>
        <w:rPr>
          <w:rFonts w:ascii="宋体" w:hAnsi="宋体" w:hint="eastAsia"/>
          <w:b/>
          <w:bCs/>
          <w:sz w:val="44"/>
          <w:szCs w:val="44"/>
        </w:rPr>
        <w:t>(</w:t>
      </w:r>
      <w:r>
        <w:rPr>
          <w:rFonts w:ascii="宋体" w:hAnsi="宋体" w:hint="eastAsia"/>
          <w:b/>
          <w:bCs/>
          <w:sz w:val="44"/>
          <w:szCs w:val="44"/>
          <w:u w:val="single"/>
          <w:lang w:val="en-GB"/>
        </w:rPr>
        <w:t>社会团体</w:t>
      </w:r>
      <w:r>
        <w:rPr>
          <w:rFonts w:ascii="宋体" w:hAnsi="宋体" w:hint="eastAsia"/>
          <w:b/>
          <w:bCs/>
          <w:sz w:val="44"/>
          <w:szCs w:val="44"/>
          <w:u w:val="single"/>
        </w:rPr>
        <w:t>)</w:t>
      </w:r>
      <w:r>
        <w:rPr>
          <w:rFonts w:ascii="宋体" w:hAnsi="宋体" w:hint="eastAsia"/>
          <w:b/>
          <w:bCs/>
          <w:sz w:val="44"/>
          <w:szCs w:val="44"/>
          <w:lang w:val="en-GB"/>
        </w:rPr>
        <w:t>会员名单</w:t>
      </w:r>
    </w:p>
    <w:p w:rsidR="00B46A0B" w:rsidRDefault="00B46A0B">
      <w:pPr>
        <w:spacing w:afterLines="50" w:after="156" w:line="560" w:lineRule="exact"/>
        <w:rPr>
          <w:rFonts w:ascii="黑体" w:eastAsia="黑体" w:hAnsi="黑体" w:cs="黑体" w:hint="eastAsia"/>
          <w:b/>
          <w:bCs/>
          <w:sz w:val="32"/>
        </w:rPr>
      </w:pPr>
      <w:r>
        <w:rPr>
          <w:rFonts w:ascii="黑体" w:eastAsia="黑体" w:hAnsi="黑体" w:cs="黑体" w:hint="eastAsia"/>
          <w:b/>
          <w:bCs/>
          <w:sz w:val="32"/>
        </w:rPr>
        <w:t xml:space="preserve">     （共__</w:t>
      </w:r>
      <w:proofErr w:type="gramStart"/>
      <w:r>
        <w:rPr>
          <w:rFonts w:ascii="黑体" w:eastAsia="黑体" w:hAnsi="黑体" w:cs="黑体" w:hint="eastAsia"/>
          <w:b/>
          <w:bCs/>
          <w:sz w:val="32"/>
        </w:rPr>
        <w:t>个</w:t>
      </w:r>
      <w:proofErr w:type="gramEnd"/>
      <w:r>
        <w:rPr>
          <w:rFonts w:ascii="黑体" w:eastAsia="黑体" w:hAnsi="黑体" w:cs="黑体" w:hint="eastAsia"/>
          <w:b/>
          <w:bCs/>
          <w:sz w:val="32"/>
        </w:rPr>
        <w:t>，包括个人会员__</w:t>
      </w:r>
      <w:proofErr w:type="gramStart"/>
      <w:r>
        <w:rPr>
          <w:rFonts w:ascii="黑体" w:eastAsia="黑体" w:hAnsi="黑体" w:cs="黑体" w:hint="eastAsia"/>
          <w:b/>
          <w:bCs/>
          <w:sz w:val="32"/>
        </w:rPr>
        <w:t>个</w:t>
      </w:r>
      <w:proofErr w:type="gramEnd"/>
      <w:r>
        <w:rPr>
          <w:rFonts w:ascii="黑体" w:eastAsia="黑体" w:hAnsi="黑体" w:cs="黑体" w:hint="eastAsia"/>
          <w:b/>
          <w:bCs/>
          <w:sz w:val="32"/>
        </w:rPr>
        <w:t>、单位会员__</w:t>
      </w:r>
      <w:proofErr w:type="gramStart"/>
      <w:r>
        <w:rPr>
          <w:rFonts w:ascii="黑体" w:eastAsia="黑体" w:hAnsi="黑体" w:cs="黑体" w:hint="eastAsia"/>
          <w:b/>
          <w:bCs/>
          <w:sz w:val="32"/>
        </w:rPr>
        <w:t>个</w:t>
      </w:r>
      <w:proofErr w:type="gramEnd"/>
      <w:r>
        <w:rPr>
          <w:rFonts w:ascii="黑体" w:eastAsia="黑体" w:hAnsi="黑体" w:cs="黑体" w:hint="eastAsia"/>
          <w:b/>
          <w:bCs/>
          <w:sz w:val="32"/>
        </w:rPr>
        <w:t>）</w:t>
      </w:r>
    </w:p>
    <w:p w:rsidR="00B46A0B" w:rsidRDefault="00B46A0B">
      <w:pPr>
        <w:spacing w:afterLines="50" w:after="156" w:line="560" w:lineRule="exact"/>
        <w:rPr>
          <w:rFonts w:ascii="黑体" w:eastAsia="黑体" w:hAnsi="黑体" w:cs="黑体" w:hint="eastAsia"/>
          <w:b/>
          <w:bCs/>
          <w:sz w:val="32"/>
          <w:lang w:val="en-GB"/>
        </w:rPr>
      </w:pPr>
    </w:p>
    <w:p w:rsidR="00B46A0B" w:rsidRDefault="00B46A0B">
      <w:pPr>
        <w:spacing w:afterLines="50" w:after="156" w:line="560" w:lineRule="exact"/>
        <w:rPr>
          <w:rFonts w:ascii="黑体" w:eastAsia="黑体" w:hAnsi="黑体" w:cs="黑体"/>
          <w:b/>
          <w:bCs/>
          <w:sz w:val="32"/>
        </w:rPr>
      </w:pPr>
      <w:r>
        <w:rPr>
          <w:rFonts w:ascii="黑体" w:eastAsia="黑体" w:hAnsi="黑体" w:cs="黑体" w:hint="eastAsia"/>
          <w:b/>
          <w:bCs/>
          <w:sz w:val="32"/>
        </w:rPr>
        <w:t>一、个人会员名单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1158"/>
        <w:gridCol w:w="885"/>
        <w:gridCol w:w="1275"/>
        <w:gridCol w:w="2673"/>
        <w:gridCol w:w="1715"/>
      </w:tblGrid>
      <w:tr w:rsidR="00B46A0B">
        <w:trPr>
          <w:trHeight w:val="923"/>
        </w:trPr>
        <w:tc>
          <w:tcPr>
            <w:tcW w:w="943" w:type="dxa"/>
            <w:vAlign w:val="center"/>
          </w:tcPr>
          <w:p w:rsidR="00B46A0B" w:rsidRDefault="00B46A0B">
            <w:pPr>
              <w:jc w:val="center"/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序号</w:t>
            </w:r>
          </w:p>
        </w:tc>
        <w:tc>
          <w:tcPr>
            <w:tcW w:w="1158" w:type="dxa"/>
            <w:vAlign w:val="center"/>
          </w:tcPr>
          <w:p w:rsidR="00B46A0B" w:rsidRDefault="00B46A0B">
            <w:pPr>
              <w:jc w:val="center"/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姓 名</w:t>
            </w:r>
          </w:p>
        </w:tc>
        <w:tc>
          <w:tcPr>
            <w:tcW w:w="885" w:type="dxa"/>
            <w:vAlign w:val="center"/>
          </w:tcPr>
          <w:p w:rsidR="00B46A0B" w:rsidRDefault="00B46A0B">
            <w:pPr>
              <w:jc w:val="center"/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性别</w:t>
            </w:r>
          </w:p>
        </w:tc>
        <w:tc>
          <w:tcPr>
            <w:tcW w:w="1275" w:type="dxa"/>
            <w:vAlign w:val="center"/>
          </w:tcPr>
          <w:p w:rsidR="00B46A0B" w:rsidRDefault="00B46A0B">
            <w:pPr>
              <w:jc w:val="center"/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年龄</w:t>
            </w:r>
          </w:p>
        </w:tc>
        <w:tc>
          <w:tcPr>
            <w:tcW w:w="2673" w:type="dxa"/>
            <w:vAlign w:val="center"/>
          </w:tcPr>
          <w:p w:rsidR="00B46A0B" w:rsidRDefault="00B46A0B">
            <w:pPr>
              <w:ind w:firstLineChars="200" w:firstLine="640"/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工作单位</w:t>
            </w:r>
          </w:p>
        </w:tc>
        <w:tc>
          <w:tcPr>
            <w:tcW w:w="1715" w:type="dxa"/>
            <w:vAlign w:val="center"/>
          </w:tcPr>
          <w:p w:rsidR="00B46A0B" w:rsidRDefault="00B46A0B">
            <w:pPr>
              <w:jc w:val="center"/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bookmarkStart w:id="0" w:name="_GoBack"/>
            <w:bookmarkEnd w:id="0"/>
            <w:del w:id="1" w:author="Lenovo" w:date="2022-10-19T16:23:00Z">
              <w:r w:rsidDel="0065495F">
                <w:rPr>
                  <w:rFonts w:ascii="仿宋" w:eastAsia="仿宋" w:hAnsi="仿宋" w:hint="eastAsia"/>
                  <w:sz w:val="32"/>
                  <w:szCs w:val="32"/>
                  <w:lang w:val="en-GB"/>
                </w:rPr>
                <w:delText>职务</w:delText>
              </w:r>
            </w:del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1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2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3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 xml:space="preserve">4 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5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</w:trPr>
        <w:tc>
          <w:tcPr>
            <w:tcW w:w="94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……</w:t>
            </w:r>
          </w:p>
        </w:tc>
        <w:tc>
          <w:tcPr>
            <w:tcW w:w="115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88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27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673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171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</w:tbl>
    <w:p w:rsidR="00B46A0B" w:rsidRDefault="00B46A0B">
      <w:pPr>
        <w:spacing w:afterLines="50" w:after="156" w:line="560" w:lineRule="exact"/>
        <w:rPr>
          <w:rFonts w:ascii="黑体" w:eastAsia="黑体" w:hAnsi="黑体" w:cs="黑体" w:hint="eastAsia"/>
          <w:b/>
          <w:bCs/>
          <w:sz w:val="32"/>
        </w:rPr>
      </w:pPr>
      <w:r>
        <w:rPr>
          <w:rFonts w:ascii="黑体" w:eastAsia="黑体" w:hAnsi="黑体" w:cs="黑体" w:hint="eastAsia"/>
          <w:b/>
          <w:bCs/>
          <w:sz w:val="32"/>
        </w:rPr>
        <w:lastRenderedPageBreak/>
        <w:t xml:space="preserve">    二、单位会员名单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2628"/>
        <w:gridCol w:w="2496"/>
        <w:gridCol w:w="2271"/>
      </w:tblGrid>
      <w:tr w:rsidR="00B46A0B">
        <w:trPr>
          <w:trHeight w:val="923"/>
          <w:jc w:val="center"/>
        </w:trPr>
        <w:tc>
          <w:tcPr>
            <w:tcW w:w="1135" w:type="dxa"/>
            <w:vAlign w:val="center"/>
          </w:tcPr>
          <w:p w:rsidR="00B46A0B" w:rsidRDefault="00B46A0B">
            <w:pPr>
              <w:jc w:val="center"/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序号</w:t>
            </w:r>
          </w:p>
        </w:tc>
        <w:tc>
          <w:tcPr>
            <w:tcW w:w="2628" w:type="dxa"/>
            <w:vAlign w:val="center"/>
          </w:tcPr>
          <w:p w:rsidR="00B46A0B" w:rsidRDefault="00B46A0B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单位全称</w:t>
            </w:r>
          </w:p>
        </w:tc>
        <w:tc>
          <w:tcPr>
            <w:tcW w:w="2496" w:type="dxa"/>
            <w:vAlign w:val="center"/>
          </w:tcPr>
          <w:p w:rsidR="00B46A0B" w:rsidRDefault="00B46A0B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法定代表人</w:t>
            </w:r>
          </w:p>
          <w:p w:rsidR="00B46A0B" w:rsidRDefault="00B46A0B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（主要负责人）</w:t>
            </w:r>
          </w:p>
        </w:tc>
        <w:tc>
          <w:tcPr>
            <w:tcW w:w="2271" w:type="dxa"/>
            <w:vAlign w:val="center"/>
          </w:tcPr>
          <w:p w:rsidR="00B46A0B" w:rsidRDefault="00B46A0B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住所</w:t>
            </w: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1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2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3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 xml:space="preserve">4 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val="en-GB"/>
              </w:rPr>
              <w:t>5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  <w:tr w:rsidR="00B46A0B">
        <w:trPr>
          <w:trHeight w:val="822"/>
          <w:jc w:val="center"/>
        </w:trPr>
        <w:tc>
          <w:tcPr>
            <w:tcW w:w="1135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……</w:t>
            </w:r>
          </w:p>
        </w:tc>
        <w:tc>
          <w:tcPr>
            <w:tcW w:w="2628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496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  <w:tc>
          <w:tcPr>
            <w:tcW w:w="2271" w:type="dxa"/>
          </w:tcPr>
          <w:p w:rsidR="00B46A0B" w:rsidRDefault="00B46A0B">
            <w:pPr>
              <w:rPr>
                <w:rFonts w:ascii="仿宋" w:eastAsia="仿宋" w:hAnsi="仿宋" w:hint="eastAsia"/>
                <w:sz w:val="32"/>
                <w:szCs w:val="32"/>
                <w:lang w:val="en-GB"/>
              </w:rPr>
            </w:pPr>
          </w:p>
        </w:tc>
      </w:tr>
    </w:tbl>
    <w:p w:rsidR="00B46A0B" w:rsidRDefault="00B46A0B">
      <w:pPr>
        <w:rPr>
          <w:rFonts w:ascii="仿宋_GB2312" w:eastAsia="仿宋_GB2312" w:hint="eastAsia"/>
          <w:sz w:val="32"/>
          <w:szCs w:val="32"/>
          <w:lang w:val="en-GB"/>
        </w:rPr>
      </w:pPr>
      <w:r>
        <w:rPr>
          <w:rFonts w:ascii="宋体" w:hAnsi="宋体" w:hint="eastAsia"/>
          <w:b/>
          <w:bCs/>
          <w:sz w:val="44"/>
          <w:szCs w:val="44"/>
        </w:rPr>
        <w:t xml:space="preserve">  </w:t>
      </w:r>
    </w:p>
    <w:sectPr w:rsidR="00B46A0B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E46" w:rsidRDefault="00A41E46" w:rsidP="00927A26">
      <w:r>
        <w:separator/>
      </w:r>
    </w:p>
  </w:endnote>
  <w:endnote w:type="continuationSeparator" w:id="0">
    <w:p w:rsidR="00A41E46" w:rsidRDefault="00A41E46" w:rsidP="0092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E46" w:rsidRDefault="00A41E46" w:rsidP="00927A26">
      <w:r>
        <w:separator/>
      </w:r>
    </w:p>
  </w:footnote>
  <w:footnote w:type="continuationSeparator" w:id="0">
    <w:p w:rsidR="00A41E46" w:rsidRDefault="00A41E46" w:rsidP="00927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strokecolor="#739cc3">
      <v:fill angle="-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34FB4"/>
    <w:rsid w:val="0065495F"/>
    <w:rsid w:val="008A35DC"/>
    <w:rsid w:val="00927A26"/>
    <w:rsid w:val="00A41E46"/>
    <w:rsid w:val="00B46A0B"/>
    <w:rsid w:val="00D10814"/>
    <w:rsid w:val="065D192F"/>
    <w:rsid w:val="07FE46F2"/>
    <w:rsid w:val="0A7B2440"/>
    <w:rsid w:val="0FF83775"/>
    <w:rsid w:val="13D71182"/>
    <w:rsid w:val="168B2F47"/>
    <w:rsid w:val="18863AD4"/>
    <w:rsid w:val="1C0A3092"/>
    <w:rsid w:val="1D711DC9"/>
    <w:rsid w:val="24791731"/>
    <w:rsid w:val="2F5573CE"/>
    <w:rsid w:val="2FC15427"/>
    <w:rsid w:val="3039359D"/>
    <w:rsid w:val="31520DEA"/>
    <w:rsid w:val="36F3041C"/>
    <w:rsid w:val="460B554F"/>
    <w:rsid w:val="4C5A4552"/>
    <w:rsid w:val="612945C2"/>
    <w:rsid w:val="66863AF7"/>
    <w:rsid w:val="691050EB"/>
    <w:rsid w:val="6D0A6F75"/>
    <w:rsid w:val="7194333F"/>
    <w:rsid w:val="73CB247F"/>
    <w:rsid w:val="79FF3754"/>
    <w:rsid w:val="7E42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-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173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国家海洋局海洋咨询中心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申请筹备表格之四</dc:title>
  <dc:subject/>
  <dc:creator>HENRYLEEO</dc:creator>
  <cp:keywords/>
  <dc:description/>
  <cp:lastModifiedBy>Lenovo</cp:lastModifiedBy>
  <cp:revision>2</cp:revision>
  <cp:lastPrinted>2019-09-23T07:29:00Z</cp:lastPrinted>
  <dcterms:created xsi:type="dcterms:W3CDTF">2022-10-19T08:23:00Z</dcterms:created>
  <dcterms:modified xsi:type="dcterms:W3CDTF">2022-10-19T08:23:00Z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